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806C79"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B72F28" w:rsidP="003D6D11">
                            <w:pPr>
                              <w:jc w:val="center"/>
                              <w:rPr>
                                <w:rFonts w:ascii="Arial" w:hAnsi="Arial" w:cs="Arial"/>
                                <w:b/>
                                <w:bCs/>
                                <w:lang w:val="en-GB"/>
                              </w:rPr>
                            </w:pPr>
                            <w:r>
                              <w:rPr>
                                <w:rFonts w:ascii="Arial" w:hAnsi="Arial" w:cs="Arial"/>
                                <w:b/>
                                <w:bCs/>
                                <w:lang w:val="en-GB"/>
                              </w:rPr>
                              <w:t xml:space="preserve">WSB </w:t>
                            </w:r>
                            <w:r w:rsidR="00742733">
                              <w:rPr>
                                <w:rFonts w:ascii="Arial" w:hAnsi="Arial" w:cs="Arial"/>
                                <w:b/>
                                <w:bCs/>
                                <w:lang w:val="en-GB"/>
                              </w:rPr>
                              <w:t>9</w:t>
                            </w:r>
                          </w:p>
                          <w:p w:rsidR="003D6D11" w:rsidRDefault="009D01E2" w:rsidP="003D6D11">
                            <w:pPr>
                              <w:jc w:val="center"/>
                              <w:rPr>
                                <w:rFonts w:ascii="Arial" w:hAnsi="Arial" w:cs="Arial"/>
                                <w:b/>
                                <w:bCs/>
                                <w:lang w:val="en-GB"/>
                              </w:rPr>
                            </w:pPr>
                            <w:r>
                              <w:rPr>
                                <w:rFonts w:ascii="Arial" w:hAnsi="Arial" w:cs="Arial"/>
                                <w:b/>
                                <w:bCs/>
                                <w:lang w:val="en-GB"/>
                              </w:rPr>
                              <w:t>9-10 October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9D01E2" w:rsidP="003D6D11">
                            <w:pPr>
                              <w:jc w:val="center"/>
                              <w:rPr>
                                <w:rFonts w:ascii="Arial" w:hAnsi="Arial" w:cs="Arial"/>
                                <w:b/>
                                <w:bCs/>
                                <w:lang w:val="en-GB"/>
                              </w:rPr>
                            </w:pPr>
                            <w:r>
                              <w:rPr>
                                <w:rFonts w:ascii="Arial" w:hAnsi="Arial" w:cs="Arial"/>
                                <w:b/>
                                <w:bCs/>
                                <w:lang w:val="en-GB"/>
                              </w:rPr>
                              <w:t>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B72F28" w:rsidP="003D6D11">
                      <w:pPr>
                        <w:jc w:val="center"/>
                        <w:rPr>
                          <w:rFonts w:ascii="Arial" w:hAnsi="Arial" w:cs="Arial"/>
                          <w:b/>
                          <w:bCs/>
                          <w:lang w:val="en-GB"/>
                        </w:rPr>
                      </w:pPr>
                      <w:r>
                        <w:rPr>
                          <w:rFonts w:ascii="Arial" w:hAnsi="Arial" w:cs="Arial"/>
                          <w:b/>
                          <w:bCs/>
                          <w:lang w:val="en-GB"/>
                        </w:rPr>
                        <w:t xml:space="preserve">WSB </w:t>
                      </w:r>
                      <w:r w:rsidR="00742733">
                        <w:rPr>
                          <w:rFonts w:ascii="Arial" w:hAnsi="Arial" w:cs="Arial"/>
                          <w:b/>
                          <w:bCs/>
                          <w:lang w:val="en-GB"/>
                        </w:rPr>
                        <w:t>9</w:t>
                      </w:r>
                    </w:p>
                    <w:p w:rsidR="003D6D11" w:rsidRDefault="009D01E2" w:rsidP="003D6D11">
                      <w:pPr>
                        <w:jc w:val="center"/>
                        <w:rPr>
                          <w:rFonts w:ascii="Arial" w:hAnsi="Arial" w:cs="Arial"/>
                          <w:b/>
                          <w:bCs/>
                          <w:lang w:val="en-GB"/>
                        </w:rPr>
                      </w:pPr>
                      <w:r>
                        <w:rPr>
                          <w:rFonts w:ascii="Arial" w:hAnsi="Arial" w:cs="Arial"/>
                          <w:b/>
                          <w:bCs/>
                          <w:lang w:val="en-GB"/>
                        </w:rPr>
                        <w:t>9-10 October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9D01E2" w:rsidP="003D6D11">
                      <w:pPr>
                        <w:jc w:val="center"/>
                        <w:rPr>
                          <w:rFonts w:ascii="Arial" w:hAnsi="Arial" w:cs="Arial"/>
                          <w:b/>
                          <w:bCs/>
                          <w:lang w:val="en-GB"/>
                        </w:rPr>
                      </w:pPr>
                      <w:r>
                        <w:rPr>
                          <w:rFonts w:ascii="Arial" w:hAnsi="Arial" w:cs="Arial"/>
                          <w:b/>
                          <w:bCs/>
                          <w:lang w:val="en-GB"/>
                        </w:rPr>
                        <w:t>Groningen</w:t>
                      </w:r>
                    </w:p>
                  </w:txbxContent>
                </v:textbox>
              </v:shape>
            </w:pict>
          </mc:Fallback>
        </mc:AlternateContent>
      </w:r>
      <w:r>
        <w:rPr>
          <w:noProof/>
          <w:lang w:val="en-GB" w:eastAsia="en-GB"/>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806C79" w:rsidRDefault="00806C79"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806C79" w:rsidRDefault="003D6D11" w:rsidP="003D6D11">
      <w:pPr>
        <w:tabs>
          <w:tab w:val="left" w:pos="2160"/>
        </w:tabs>
        <w:rPr>
          <w:rFonts w:ascii="Arial" w:hAnsi="Arial" w:cs="Arial"/>
          <w:sz w:val="22"/>
          <w:szCs w:val="22"/>
          <w:lang w:val="en-GB"/>
        </w:rPr>
      </w:pPr>
      <w:r>
        <w:rPr>
          <w:rFonts w:ascii="Arial" w:hAnsi="Arial" w:cs="Arial"/>
          <w:b/>
          <w:sz w:val="20"/>
          <w:szCs w:val="20"/>
          <w:lang w:val="en-GB"/>
        </w:rPr>
        <w:t>Agenda Item:</w:t>
      </w:r>
      <w:r w:rsidRPr="00806C79">
        <w:rPr>
          <w:rFonts w:ascii="Arial" w:hAnsi="Arial" w:cs="Arial"/>
          <w:b/>
          <w:sz w:val="22"/>
          <w:szCs w:val="22"/>
          <w:lang w:val="en-GB"/>
        </w:rPr>
        <w:tab/>
      </w:r>
      <w:r w:rsidR="00806C79" w:rsidRPr="00806C79">
        <w:rPr>
          <w:rFonts w:ascii="Arial" w:hAnsi="Arial" w:cs="Arial"/>
          <w:sz w:val="22"/>
          <w:szCs w:val="22"/>
          <w:lang w:val="en-GB"/>
        </w:rPr>
        <w:t>7.1</w:t>
      </w:r>
    </w:p>
    <w:p w:rsidR="003D6D11" w:rsidRPr="00806C79" w:rsidRDefault="003D6D11" w:rsidP="003D6D11">
      <w:pPr>
        <w:tabs>
          <w:tab w:val="left" w:pos="2160"/>
        </w:tabs>
        <w:rPr>
          <w:rFonts w:ascii="Arial" w:hAnsi="Arial" w:cs="Arial"/>
          <w:sz w:val="22"/>
          <w:szCs w:val="22"/>
          <w:lang w:val="en-GB"/>
        </w:rPr>
      </w:pPr>
    </w:p>
    <w:p w:rsidR="003D6D11" w:rsidRPr="00806C79" w:rsidRDefault="003D6D11" w:rsidP="003D6D11">
      <w:pPr>
        <w:tabs>
          <w:tab w:val="left" w:pos="2160"/>
        </w:tabs>
        <w:rPr>
          <w:rFonts w:ascii="Arial" w:hAnsi="Arial" w:cs="Arial"/>
          <w:sz w:val="22"/>
          <w:szCs w:val="22"/>
          <w:lang w:val="en-GB"/>
        </w:rPr>
      </w:pPr>
      <w:r w:rsidRPr="00806C79">
        <w:rPr>
          <w:rFonts w:ascii="Arial" w:hAnsi="Arial" w:cs="Arial"/>
          <w:b/>
          <w:sz w:val="22"/>
          <w:szCs w:val="22"/>
          <w:lang w:val="en-GB"/>
        </w:rPr>
        <w:t>Subject:</w:t>
      </w:r>
      <w:r w:rsidRPr="00806C79">
        <w:rPr>
          <w:rFonts w:ascii="Arial" w:hAnsi="Arial" w:cs="Arial"/>
          <w:b/>
          <w:sz w:val="22"/>
          <w:szCs w:val="22"/>
          <w:lang w:val="en-GB"/>
        </w:rPr>
        <w:tab/>
      </w:r>
      <w:r w:rsidR="00806C79" w:rsidRPr="00806C79">
        <w:rPr>
          <w:rFonts w:ascii="Arial" w:hAnsi="Arial" w:cs="Arial"/>
          <w:sz w:val="22"/>
          <w:szCs w:val="22"/>
          <w:lang w:val="en-GB"/>
        </w:rPr>
        <w:t xml:space="preserve">Programme </w:t>
      </w:r>
      <w:r w:rsidR="00806C79" w:rsidRPr="00806C79">
        <w:rPr>
          <w:rFonts w:ascii="Arial" w:hAnsi="Arial" w:cs="Arial"/>
          <w:sz w:val="22"/>
          <w:szCs w:val="22"/>
        </w:rPr>
        <w:t>Tønder</w:t>
      </w:r>
      <w:r w:rsidR="00806C79" w:rsidRPr="00806C79">
        <w:rPr>
          <w:rFonts w:ascii="Arial" w:hAnsi="Arial" w:cs="Arial"/>
          <w:sz w:val="22"/>
          <w:szCs w:val="22"/>
          <w:lang w:val="en-GB"/>
        </w:rPr>
        <w:t xml:space="preserve"> Conference</w:t>
      </w:r>
    </w:p>
    <w:p w:rsidR="003D6D11" w:rsidRPr="00806C79" w:rsidRDefault="003D6D11" w:rsidP="003D6D11">
      <w:pPr>
        <w:tabs>
          <w:tab w:val="left" w:pos="2160"/>
        </w:tabs>
        <w:rPr>
          <w:rFonts w:ascii="Arial" w:hAnsi="Arial" w:cs="Arial"/>
          <w:sz w:val="22"/>
          <w:szCs w:val="22"/>
          <w:lang w:val="en-GB"/>
        </w:rPr>
      </w:pPr>
      <w:r w:rsidRPr="00806C79">
        <w:rPr>
          <w:rFonts w:ascii="Arial" w:hAnsi="Arial" w:cs="Arial"/>
          <w:b/>
          <w:sz w:val="22"/>
          <w:szCs w:val="22"/>
          <w:lang w:val="en-GB"/>
        </w:rPr>
        <w:tab/>
      </w:r>
    </w:p>
    <w:p w:rsidR="003D6D11" w:rsidRPr="00806C79" w:rsidRDefault="003D6D11" w:rsidP="003D6D11">
      <w:pPr>
        <w:tabs>
          <w:tab w:val="left" w:pos="2160"/>
        </w:tabs>
        <w:rPr>
          <w:rFonts w:ascii="Arial" w:hAnsi="Arial" w:cs="Arial"/>
          <w:sz w:val="22"/>
          <w:szCs w:val="22"/>
          <w:lang w:val="en-GB"/>
        </w:rPr>
      </w:pPr>
      <w:r w:rsidRPr="00806C79">
        <w:rPr>
          <w:rFonts w:ascii="Arial" w:hAnsi="Arial" w:cs="Arial"/>
          <w:b/>
          <w:sz w:val="22"/>
          <w:szCs w:val="22"/>
          <w:lang w:val="en-GB"/>
        </w:rPr>
        <w:t>Document No.</w:t>
      </w:r>
      <w:r w:rsidRPr="00806C79">
        <w:rPr>
          <w:rFonts w:ascii="Arial" w:hAnsi="Arial" w:cs="Arial"/>
          <w:b/>
          <w:sz w:val="22"/>
          <w:szCs w:val="22"/>
          <w:lang w:val="en-GB"/>
        </w:rPr>
        <w:tab/>
      </w:r>
      <w:r w:rsidR="009D01E2" w:rsidRPr="00806C79">
        <w:rPr>
          <w:rFonts w:ascii="Arial" w:hAnsi="Arial" w:cs="Arial"/>
          <w:sz w:val="22"/>
          <w:szCs w:val="22"/>
          <w:lang w:val="en-GB"/>
        </w:rPr>
        <w:t>WSB 9</w:t>
      </w:r>
      <w:r w:rsidRPr="00806C79">
        <w:rPr>
          <w:rFonts w:ascii="Arial" w:hAnsi="Arial" w:cs="Arial"/>
          <w:sz w:val="22"/>
          <w:szCs w:val="22"/>
          <w:lang w:val="en-GB"/>
        </w:rPr>
        <w:t>/</w:t>
      </w:r>
      <w:r w:rsidR="00806C79" w:rsidRPr="00806C79">
        <w:rPr>
          <w:rFonts w:ascii="Arial" w:hAnsi="Arial" w:cs="Arial"/>
          <w:sz w:val="22"/>
          <w:szCs w:val="22"/>
          <w:lang w:val="en-GB"/>
        </w:rPr>
        <w:t>7.1</w:t>
      </w:r>
      <w:r w:rsidRPr="00806C79">
        <w:rPr>
          <w:rFonts w:ascii="Arial" w:hAnsi="Arial" w:cs="Arial"/>
          <w:sz w:val="22"/>
          <w:szCs w:val="22"/>
          <w:lang w:val="en-GB"/>
        </w:rPr>
        <w:t>/</w:t>
      </w:r>
      <w:r w:rsidR="00806C79" w:rsidRPr="00806C79">
        <w:rPr>
          <w:rFonts w:ascii="Arial" w:hAnsi="Arial" w:cs="Arial"/>
          <w:sz w:val="22"/>
          <w:szCs w:val="22"/>
          <w:lang w:val="en-GB"/>
        </w:rPr>
        <w:t>1</w:t>
      </w:r>
    </w:p>
    <w:p w:rsidR="003D6D11" w:rsidRPr="00806C79" w:rsidRDefault="003D6D11" w:rsidP="003D6D11">
      <w:pPr>
        <w:tabs>
          <w:tab w:val="left" w:pos="2160"/>
        </w:tabs>
        <w:rPr>
          <w:rFonts w:ascii="Arial" w:hAnsi="Arial" w:cs="Arial"/>
          <w:sz w:val="22"/>
          <w:szCs w:val="22"/>
          <w:lang w:val="en-GB"/>
        </w:rPr>
      </w:pPr>
    </w:p>
    <w:p w:rsidR="003D6D11" w:rsidRPr="00806C79" w:rsidRDefault="003D6D11" w:rsidP="003D6D11">
      <w:pPr>
        <w:tabs>
          <w:tab w:val="left" w:pos="2160"/>
        </w:tabs>
        <w:rPr>
          <w:rFonts w:ascii="Arial" w:hAnsi="Arial" w:cs="Arial"/>
          <w:b/>
          <w:sz w:val="22"/>
          <w:szCs w:val="22"/>
          <w:lang w:val="en-GB"/>
        </w:rPr>
      </w:pPr>
      <w:r w:rsidRPr="00806C79">
        <w:rPr>
          <w:rFonts w:ascii="Arial" w:hAnsi="Arial" w:cs="Arial"/>
          <w:b/>
          <w:sz w:val="22"/>
          <w:szCs w:val="22"/>
          <w:lang w:val="en-GB"/>
        </w:rPr>
        <w:t>Date:</w:t>
      </w:r>
      <w:r w:rsidRPr="00806C79">
        <w:rPr>
          <w:rFonts w:ascii="Arial" w:hAnsi="Arial" w:cs="Arial"/>
          <w:b/>
          <w:sz w:val="22"/>
          <w:szCs w:val="22"/>
          <w:lang w:val="en-GB"/>
        </w:rPr>
        <w:tab/>
      </w:r>
      <w:r w:rsidR="00806C79" w:rsidRPr="00806C79">
        <w:rPr>
          <w:rFonts w:ascii="Arial" w:hAnsi="Arial" w:cs="Arial"/>
          <w:sz w:val="22"/>
          <w:szCs w:val="22"/>
          <w:lang w:val="en-GB"/>
        </w:rPr>
        <w:t>7 October</w:t>
      </w:r>
      <w:r w:rsidR="00E904DF" w:rsidRPr="00806C79">
        <w:rPr>
          <w:rFonts w:ascii="Arial" w:hAnsi="Arial" w:cs="Arial"/>
          <w:sz w:val="22"/>
          <w:szCs w:val="22"/>
          <w:lang w:val="en-GB"/>
        </w:rPr>
        <w:t xml:space="preserve"> </w:t>
      </w:r>
      <w:r w:rsidR="00075502" w:rsidRPr="00806C79">
        <w:rPr>
          <w:rFonts w:ascii="Arial" w:hAnsi="Arial" w:cs="Arial"/>
          <w:sz w:val="22"/>
          <w:szCs w:val="22"/>
          <w:lang w:val="en-GB"/>
        </w:rPr>
        <w:t>2013</w:t>
      </w:r>
      <w:r w:rsidRPr="00806C79">
        <w:rPr>
          <w:rFonts w:ascii="Arial" w:hAnsi="Arial" w:cs="Arial"/>
          <w:b/>
          <w:sz w:val="22"/>
          <w:szCs w:val="22"/>
          <w:lang w:val="en-GB"/>
        </w:rPr>
        <w:tab/>
      </w:r>
    </w:p>
    <w:p w:rsidR="003D6D11" w:rsidRPr="00806C79" w:rsidRDefault="003D6D11" w:rsidP="003D6D11">
      <w:pPr>
        <w:tabs>
          <w:tab w:val="left" w:pos="3064"/>
        </w:tabs>
        <w:rPr>
          <w:rFonts w:ascii="Arial" w:hAnsi="Arial" w:cs="Arial"/>
          <w:sz w:val="22"/>
          <w:szCs w:val="22"/>
          <w:lang w:val="en-GB"/>
        </w:rPr>
      </w:pPr>
      <w:r w:rsidRPr="00806C79">
        <w:rPr>
          <w:rFonts w:ascii="Arial" w:hAnsi="Arial" w:cs="Arial"/>
          <w:sz w:val="22"/>
          <w:szCs w:val="22"/>
          <w:lang w:val="en-GB"/>
        </w:rPr>
        <w:tab/>
      </w:r>
    </w:p>
    <w:p w:rsidR="003D6D11" w:rsidRPr="00806C79" w:rsidRDefault="003D6D11" w:rsidP="003D6D11">
      <w:pPr>
        <w:tabs>
          <w:tab w:val="left" w:pos="2160"/>
        </w:tabs>
        <w:rPr>
          <w:rFonts w:ascii="Arial" w:hAnsi="Arial" w:cs="Arial"/>
          <w:sz w:val="22"/>
          <w:szCs w:val="22"/>
          <w:lang w:val="en-GB"/>
        </w:rPr>
      </w:pPr>
      <w:r w:rsidRPr="00806C79">
        <w:rPr>
          <w:rFonts w:ascii="Arial" w:hAnsi="Arial" w:cs="Arial"/>
          <w:b/>
          <w:sz w:val="22"/>
          <w:szCs w:val="22"/>
          <w:lang w:val="en-GB"/>
        </w:rPr>
        <w:t>Submitted by:</w:t>
      </w:r>
      <w:r w:rsidRPr="00806C79">
        <w:rPr>
          <w:rFonts w:ascii="Arial" w:hAnsi="Arial" w:cs="Arial"/>
          <w:b/>
          <w:sz w:val="22"/>
          <w:szCs w:val="22"/>
          <w:lang w:val="en-GB"/>
        </w:rPr>
        <w:tab/>
      </w:r>
      <w:r w:rsidR="00806C79" w:rsidRPr="00806C79">
        <w:rPr>
          <w:rFonts w:ascii="Arial" w:hAnsi="Arial" w:cs="Arial"/>
          <w:sz w:val="22"/>
          <w:szCs w:val="22"/>
          <w:lang w:val="en-GB"/>
        </w:rPr>
        <w:t>Denmark</w:t>
      </w:r>
    </w:p>
    <w:p w:rsidR="003D6D11" w:rsidRPr="00806C79" w:rsidRDefault="003D6D11" w:rsidP="003D6D11">
      <w:pPr>
        <w:rPr>
          <w:rFonts w:ascii="Arial" w:hAnsi="Arial" w:cs="Arial"/>
          <w:sz w:val="22"/>
          <w:szCs w:val="22"/>
          <w:lang w:val="en-GB"/>
        </w:rPr>
      </w:pPr>
      <w:r w:rsidRPr="00806C79">
        <w:rPr>
          <w:rFonts w:ascii="Arial" w:hAnsi="Arial" w:cs="Arial"/>
          <w:sz w:val="22"/>
          <w:szCs w:val="22"/>
          <w:lang w:val="en-GB"/>
        </w:rPr>
        <w:t>__________________________________________</w:t>
      </w:r>
      <w:r w:rsidR="00806C79">
        <w:rPr>
          <w:rFonts w:ascii="Arial" w:hAnsi="Arial" w:cs="Arial"/>
          <w:sz w:val="22"/>
          <w:szCs w:val="22"/>
          <w:lang w:val="en-GB"/>
        </w:rPr>
        <w:t>_________________________</w:t>
      </w:r>
    </w:p>
    <w:p w:rsidR="003D6D11" w:rsidRPr="00806C79" w:rsidRDefault="003D6D11" w:rsidP="003D6D11">
      <w:pPr>
        <w:pStyle w:val="Kopfzeile"/>
        <w:tabs>
          <w:tab w:val="clear" w:pos="4703"/>
          <w:tab w:val="clear" w:pos="9406"/>
        </w:tabs>
        <w:rPr>
          <w:rFonts w:ascii="Arial" w:hAnsi="Arial" w:cs="Arial"/>
          <w:sz w:val="22"/>
          <w:szCs w:val="22"/>
          <w:lang w:val="en-GB" w:eastAsia="de-DE"/>
        </w:rPr>
      </w:pPr>
    </w:p>
    <w:p w:rsidR="00075502" w:rsidRDefault="00075502" w:rsidP="003D6D11">
      <w:pPr>
        <w:pStyle w:val="Kopfzeile"/>
        <w:tabs>
          <w:tab w:val="clear" w:pos="4703"/>
          <w:tab w:val="clear" w:pos="9406"/>
        </w:tabs>
        <w:rPr>
          <w:rFonts w:ascii="Arial" w:hAnsi="Arial" w:cs="Arial"/>
          <w:sz w:val="22"/>
          <w:szCs w:val="22"/>
          <w:lang w:val="en-GB" w:eastAsia="de-DE"/>
        </w:rPr>
      </w:pPr>
    </w:p>
    <w:p w:rsidR="00806C79" w:rsidRPr="00806C79" w:rsidRDefault="00806C79" w:rsidP="003D6D11">
      <w:pPr>
        <w:pStyle w:val="Kopfzeile"/>
        <w:tabs>
          <w:tab w:val="clear" w:pos="4703"/>
          <w:tab w:val="clear" w:pos="9406"/>
        </w:tabs>
        <w:rPr>
          <w:rFonts w:ascii="Arial" w:hAnsi="Arial" w:cs="Arial"/>
          <w:sz w:val="22"/>
          <w:szCs w:val="22"/>
          <w:lang w:val="en-GB" w:eastAsia="de-DE"/>
        </w:rPr>
      </w:pPr>
      <w:bookmarkStart w:id="0" w:name="_GoBack"/>
      <w:bookmarkEnd w:id="0"/>
    </w:p>
    <w:p w:rsidR="007976A5" w:rsidRPr="00806C79" w:rsidRDefault="00806C79" w:rsidP="003D6D11">
      <w:pPr>
        <w:pStyle w:val="Kopfzeile"/>
        <w:tabs>
          <w:tab w:val="clear" w:pos="4703"/>
          <w:tab w:val="clear" w:pos="9406"/>
        </w:tabs>
        <w:rPr>
          <w:rFonts w:ascii="Arial" w:hAnsi="Arial" w:cs="Arial"/>
          <w:sz w:val="22"/>
          <w:szCs w:val="22"/>
          <w:lang w:val="en-GB" w:eastAsia="de-DE"/>
        </w:rPr>
      </w:pPr>
      <w:r w:rsidRPr="00806C79">
        <w:rPr>
          <w:rFonts w:ascii="Arial" w:hAnsi="Arial" w:cs="Arial"/>
          <w:sz w:val="22"/>
          <w:szCs w:val="22"/>
          <w:lang w:val="en-GB" w:eastAsia="de-DE"/>
        </w:rPr>
        <w:t xml:space="preserve">Attached is an information document on the programme of the </w:t>
      </w:r>
      <w:r w:rsidRPr="00806C79">
        <w:rPr>
          <w:rFonts w:ascii="Arial" w:hAnsi="Arial" w:cs="Arial"/>
          <w:sz w:val="22"/>
          <w:szCs w:val="22"/>
        </w:rPr>
        <w:t>Tønder Conference</w:t>
      </w:r>
    </w:p>
    <w:p w:rsidR="00075502" w:rsidRPr="00806C79" w:rsidRDefault="00075502" w:rsidP="003D6D11">
      <w:pPr>
        <w:pStyle w:val="Kopfzeile"/>
        <w:tabs>
          <w:tab w:val="clear" w:pos="4703"/>
          <w:tab w:val="clear" w:pos="9406"/>
        </w:tabs>
        <w:rPr>
          <w:rFonts w:ascii="Arial" w:hAnsi="Arial" w:cs="Arial"/>
          <w:sz w:val="22"/>
          <w:szCs w:val="22"/>
          <w:lang w:val="en-GB" w:eastAsia="de-DE"/>
        </w:rPr>
      </w:pPr>
    </w:p>
    <w:p w:rsidR="00075502" w:rsidRPr="00806C79" w:rsidRDefault="00075502" w:rsidP="003D6D11">
      <w:pPr>
        <w:pStyle w:val="Kopfzeile"/>
        <w:tabs>
          <w:tab w:val="clear" w:pos="4703"/>
          <w:tab w:val="clear" w:pos="9406"/>
        </w:tabs>
        <w:rPr>
          <w:rFonts w:ascii="Arial" w:hAnsi="Arial" w:cs="Arial"/>
          <w:sz w:val="22"/>
          <w:szCs w:val="22"/>
          <w:lang w:val="en-GB" w:eastAsia="de-DE"/>
        </w:rPr>
      </w:pPr>
    </w:p>
    <w:p w:rsidR="003D6D11" w:rsidRPr="00806C79" w:rsidRDefault="003D6D11" w:rsidP="003D6D11">
      <w:pPr>
        <w:rPr>
          <w:rFonts w:ascii="Arial" w:hAnsi="Arial" w:cs="Arial"/>
          <w:b/>
          <w:bCs/>
          <w:sz w:val="22"/>
          <w:szCs w:val="22"/>
          <w:lang w:val="en-GB"/>
        </w:rPr>
      </w:pPr>
      <w:r w:rsidRPr="00806C79">
        <w:rPr>
          <w:rFonts w:ascii="Arial" w:hAnsi="Arial" w:cs="Arial"/>
          <w:b/>
          <w:bCs/>
          <w:sz w:val="22"/>
          <w:szCs w:val="22"/>
          <w:lang w:val="en-GB"/>
        </w:rPr>
        <w:t>Proposal</w:t>
      </w:r>
    </w:p>
    <w:p w:rsidR="003D6D11" w:rsidRPr="00806C79" w:rsidRDefault="003D6D11" w:rsidP="003D6D11">
      <w:pPr>
        <w:rPr>
          <w:rFonts w:ascii="Arial" w:hAnsi="Arial" w:cs="Arial"/>
          <w:sz w:val="22"/>
          <w:szCs w:val="22"/>
          <w:lang w:val="en-GB"/>
        </w:rPr>
      </w:pPr>
    </w:p>
    <w:p w:rsidR="003D6D11" w:rsidRPr="00806C79" w:rsidRDefault="007976A5" w:rsidP="003D6D11">
      <w:pPr>
        <w:rPr>
          <w:rFonts w:ascii="Arial" w:hAnsi="Arial" w:cs="Arial"/>
          <w:sz w:val="22"/>
          <w:szCs w:val="22"/>
          <w:lang w:val="en-GB"/>
        </w:rPr>
      </w:pPr>
      <w:r w:rsidRPr="00806C79">
        <w:rPr>
          <w:rFonts w:ascii="Arial" w:hAnsi="Arial" w:cs="Arial"/>
          <w:sz w:val="22"/>
          <w:szCs w:val="22"/>
          <w:lang w:val="en-GB"/>
        </w:rPr>
        <w:t>The meeting is pro</w:t>
      </w:r>
      <w:r w:rsidR="00836B61" w:rsidRPr="00806C79">
        <w:rPr>
          <w:rFonts w:ascii="Arial" w:hAnsi="Arial" w:cs="Arial"/>
          <w:sz w:val="22"/>
          <w:szCs w:val="22"/>
          <w:lang w:val="en-GB"/>
        </w:rPr>
        <w:t xml:space="preserve">posed to </w:t>
      </w:r>
      <w:r w:rsidR="00806C79" w:rsidRPr="00806C79">
        <w:rPr>
          <w:rFonts w:ascii="Arial" w:hAnsi="Arial" w:cs="Arial"/>
          <w:sz w:val="22"/>
          <w:szCs w:val="22"/>
          <w:lang w:val="en-GB"/>
        </w:rPr>
        <w:t>discuss the document</w:t>
      </w:r>
    </w:p>
    <w:p w:rsidR="003D6D11" w:rsidRPr="00806C79" w:rsidRDefault="003D6D11" w:rsidP="003D6D11">
      <w:pPr>
        <w:pStyle w:val="Textkrper"/>
        <w:rPr>
          <w:sz w:val="22"/>
          <w:szCs w:val="22"/>
          <w:lang w:val="en-GB"/>
        </w:rPr>
      </w:pP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Pr="00C94373" w:rsidRDefault="003D6D11" w:rsidP="003D6D11">
      <w:pPr>
        <w:rPr>
          <w:rFonts w:ascii="Arial" w:hAnsi="Arial" w:cs="Arial"/>
          <w:sz w:val="20"/>
          <w:szCs w:val="20"/>
          <w:lang w:val="en-GB"/>
        </w:rPr>
      </w:pPr>
    </w:p>
    <w:p w:rsidR="003D6D11" w:rsidRPr="00C94373" w:rsidRDefault="003D6D11" w:rsidP="003D6D11">
      <w:pPr>
        <w:rPr>
          <w:rFonts w:ascii="Arial" w:hAnsi="Arial" w:cs="Arial"/>
          <w:sz w:val="20"/>
          <w:szCs w:val="20"/>
          <w:lang w:val="en-GB"/>
        </w:rPr>
      </w:pPr>
    </w:p>
    <w:p w:rsidR="00C917B4" w:rsidRDefault="003D6D11" w:rsidP="00836B61">
      <w:pPr>
        <w:jc w:val="center"/>
        <w:rPr>
          <w:rFonts w:ascii="Arial" w:hAnsi="Arial" w:cs="Arial"/>
          <w:sz w:val="22"/>
          <w:szCs w:val="22"/>
        </w:rPr>
      </w:pPr>
      <w:r>
        <w:rPr>
          <w:rFonts w:ascii="Arial" w:hAnsi="Arial" w:cs="Arial"/>
          <w:sz w:val="20"/>
          <w:szCs w:val="20"/>
          <w:lang w:val="en-GB"/>
        </w:rPr>
        <w:br w:type="page"/>
      </w:r>
      <w:r w:rsidR="00836B61">
        <w:rPr>
          <w:rFonts w:ascii="Arial" w:hAnsi="Arial" w:cs="Arial"/>
          <w:sz w:val="22"/>
          <w:szCs w:val="22"/>
        </w:rPr>
        <w:lastRenderedPageBreak/>
        <w:t xml:space="preserve"> </w:t>
      </w:r>
    </w:p>
    <w:p w:rsidR="00806C79" w:rsidRPr="00806C79" w:rsidRDefault="00806C79" w:rsidP="00806C79">
      <w:pPr>
        <w:spacing w:line="276" w:lineRule="auto"/>
        <w:rPr>
          <w:rFonts w:ascii="Arial" w:hAnsi="Arial" w:cs="Arial"/>
          <w:b/>
          <w:sz w:val="22"/>
          <w:szCs w:val="22"/>
        </w:rPr>
      </w:pPr>
      <w:r w:rsidRPr="00806C79">
        <w:rPr>
          <w:rFonts w:ascii="Arial" w:hAnsi="Arial" w:cs="Arial"/>
          <w:b/>
          <w:sz w:val="22"/>
          <w:szCs w:val="22"/>
        </w:rPr>
        <w:t>Program Wadden Sea Conference</w:t>
      </w:r>
    </w:p>
    <w:p w:rsidR="00806C79" w:rsidRPr="00806C79" w:rsidRDefault="00806C79" w:rsidP="00806C79">
      <w:pPr>
        <w:spacing w:line="276" w:lineRule="auto"/>
        <w:rPr>
          <w:rFonts w:ascii="Arial" w:hAnsi="Arial" w:cs="Arial"/>
          <w:sz w:val="22"/>
          <w:szCs w:val="22"/>
        </w:rPr>
      </w:pPr>
    </w:p>
    <w:p w:rsidR="00806C79" w:rsidRPr="00806C79" w:rsidRDefault="00806C79" w:rsidP="00806C79">
      <w:pPr>
        <w:spacing w:line="276" w:lineRule="auto"/>
        <w:rPr>
          <w:rFonts w:ascii="Arial" w:hAnsi="Arial" w:cs="Arial"/>
          <w:sz w:val="22"/>
          <w:szCs w:val="22"/>
        </w:rPr>
      </w:pPr>
    </w:p>
    <w:p w:rsidR="00806C79" w:rsidRPr="00806C79" w:rsidRDefault="00806C79" w:rsidP="00806C79">
      <w:pPr>
        <w:spacing w:line="276" w:lineRule="auto"/>
        <w:rPr>
          <w:rFonts w:ascii="Arial" w:hAnsi="Arial" w:cs="Arial"/>
          <w:sz w:val="22"/>
          <w:szCs w:val="22"/>
        </w:rPr>
      </w:pPr>
      <w:r w:rsidRPr="00806C79">
        <w:rPr>
          <w:rFonts w:ascii="Arial" w:hAnsi="Arial" w:cs="Arial"/>
          <w:sz w:val="22"/>
          <w:szCs w:val="22"/>
        </w:rPr>
        <w:t>The meeting will be informed about the draft program for the Tønder Conference and be invited to comment and make suggestions</w:t>
      </w:r>
    </w:p>
    <w:p w:rsidR="00806C79" w:rsidRPr="00806C79" w:rsidRDefault="00806C79" w:rsidP="00806C79">
      <w:pPr>
        <w:spacing w:line="276" w:lineRule="auto"/>
        <w:rPr>
          <w:rFonts w:ascii="Arial" w:hAnsi="Arial" w:cs="Arial"/>
          <w:sz w:val="22"/>
          <w:szCs w:val="22"/>
        </w:rPr>
      </w:pPr>
    </w:p>
    <w:p w:rsidR="00806C79" w:rsidRPr="00806C79" w:rsidRDefault="00806C79" w:rsidP="00806C79">
      <w:pPr>
        <w:spacing w:line="276" w:lineRule="auto"/>
        <w:rPr>
          <w:rFonts w:ascii="Arial" w:hAnsi="Arial" w:cs="Arial"/>
          <w:sz w:val="22"/>
          <w:szCs w:val="22"/>
        </w:rPr>
      </w:pPr>
      <w:r w:rsidRPr="00806C79">
        <w:rPr>
          <w:rFonts w:ascii="Arial" w:hAnsi="Arial" w:cs="Arial"/>
          <w:sz w:val="22"/>
          <w:szCs w:val="22"/>
        </w:rPr>
        <w:t xml:space="preserve">At the WSB 8 the draft program was presented and the outline of the program was endorsed. </w:t>
      </w:r>
    </w:p>
    <w:p w:rsidR="00806C79" w:rsidRPr="00806C79" w:rsidRDefault="00806C79" w:rsidP="00806C79">
      <w:pPr>
        <w:spacing w:line="276" w:lineRule="auto"/>
        <w:rPr>
          <w:rFonts w:ascii="Arial" w:hAnsi="Arial" w:cs="Arial"/>
          <w:sz w:val="22"/>
          <w:szCs w:val="22"/>
        </w:rPr>
      </w:pPr>
      <w:r w:rsidRPr="00806C79">
        <w:rPr>
          <w:rFonts w:ascii="Arial" w:hAnsi="Arial" w:cs="Arial"/>
          <w:sz w:val="22"/>
          <w:szCs w:val="22"/>
        </w:rPr>
        <w:t xml:space="preserve">WSB 8 </w:t>
      </w:r>
      <w:r w:rsidRPr="00806C79">
        <w:rPr>
          <w:rFonts w:ascii="Arial" w:hAnsi="Arial" w:cs="Arial"/>
          <w:b/>
          <w:sz w:val="22"/>
          <w:szCs w:val="22"/>
        </w:rPr>
        <w:t>agreed</w:t>
      </w:r>
      <w:r w:rsidRPr="00806C79">
        <w:rPr>
          <w:rFonts w:ascii="Arial" w:hAnsi="Arial" w:cs="Arial"/>
          <w:sz w:val="22"/>
          <w:szCs w:val="22"/>
        </w:rPr>
        <w:t xml:space="preserve"> that if ministers should take part in panel discussion they should be given a clear role which should be reflected in the program. </w:t>
      </w:r>
    </w:p>
    <w:p w:rsidR="00806C79" w:rsidRPr="00806C79" w:rsidRDefault="00806C79" w:rsidP="00806C79">
      <w:pPr>
        <w:spacing w:line="276" w:lineRule="auto"/>
        <w:rPr>
          <w:rFonts w:ascii="Arial" w:hAnsi="Arial" w:cs="Arial"/>
          <w:sz w:val="22"/>
          <w:szCs w:val="22"/>
        </w:rPr>
      </w:pPr>
    </w:p>
    <w:p w:rsidR="00806C79" w:rsidRPr="00806C79" w:rsidRDefault="00806C79" w:rsidP="00806C79">
      <w:pPr>
        <w:spacing w:line="276" w:lineRule="auto"/>
        <w:rPr>
          <w:rFonts w:ascii="Arial" w:hAnsi="Arial" w:cs="Arial"/>
          <w:sz w:val="22"/>
          <w:szCs w:val="22"/>
        </w:rPr>
      </w:pPr>
      <w:r w:rsidRPr="00806C79">
        <w:rPr>
          <w:rFonts w:ascii="Arial" w:hAnsi="Arial" w:cs="Arial"/>
          <w:sz w:val="22"/>
          <w:szCs w:val="22"/>
        </w:rPr>
        <w:t xml:space="preserve">The proposed title for the panel was </w:t>
      </w:r>
      <w:r w:rsidRPr="00806C79">
        <w:rPr>
          <w:rFonts w:ascii="Arial" w:hAnsi="Arial" w:cs="Arial"/>
          <w:i/>
          <w:sz w:val="22"/>
          <w:szCs w:val="22"/>
        </w:rPr>
        <w:t>Opportunities in the Wadden Sea</w:t>
      </w:r>
      <w:r w:rsidRPr="00806C79">
        <w:rPr>
          <w:rFonts w:ascii="Arial" w:hAnsi="Arial" w:cs="Arial"/>
          <w:sz w:val="22"/>
          <w:szCs w:val="22"/>
        </w:rPr>
        <w:t xml:space="preserve">. It is proposed that the panel should be changed to </w:t>
      </w:r>
      <w:r w:rsidRPr="00806C79">
        <w:rPr>
          <w:rFonts w:ascii="Arial" w:hAnsi="Arial" w:cs="Arial"/>
          <w:i/>
          <w:sz w:val="22"/>
          <w:szCs w:val="22"/>
        </w:rPr>
        <w:t xml:space="preserve">Trilateral Wadden Sea Cooperation – a new way forward </w:t>
      </w:r>
      <w:r w:rsidRPr="00806C79">
        <w:rPr>
          <w:rFonts w:ascii="Arial" w:hAnsi="Arial" w:cs="Arial"/>
          <w:sz w:val="22"/>
          <w:szCs w:val="22"/>
        </w:rPr>
        <w:t>and the topics addressed by the panel is the possibility for a united World Heritage Wadden Sea later in 2014 and a reflection of the documents to be signed in the afternoon, the new declaration, the Strategy for Sustainable Tourism and the WSFI vision and action plan. The topics for the panel focus on OUV and protection, international outlook and regional development. The panel will start with a short status of the collaboration and continue with the ministers reflections of the prospect in the future cooperation. This will give the ministers a clear agenda and a forward looking approach to the cooperation.</w:t>
      </w:r>
    </w:p>
    <w:p w:rsidR="00806C79" w:rsidRPr="00806C79" w:rsidRDefault="00806C79" w:rsidP="00806C79">
      <w:pPr>
        <w:spacing w:line="276" w:lineRule="auto"/>
        <w:rPr>
          <w:rFonts w:ascii="Arial" w:hAnsi="Arial" w:cs="Arial"/>
          <w:sz w:val="22"/>
          <w:szCs w:val="22"/>
        </w:rPr>
      </w:pPr>
    </w:p>
    <w:p w:rsidR="00806C79" w:rsidRPr="00806C79" w:rsidRDefault="00806C79" w:rsidP="00806C79">
      <w:pPr>
        <w:spacing w:line="276" w:lineRule="auto"/>
        <w:rPr>
          <w:rFonts w:ascii="Arial" w:hAnsi="Arial" w:cs="Arial"/>
          <w:sz w:val="22"/>
          <w:szCs w:val="22"/>
        </w:rPr>
      </w:pPr>
    </w:p>
    <w:p w:rsidR="00806C79" w:rsidRPr="00806C79" w:rsidRDefault="00806C79" w:rsidP="00806C79">
      <w:pPr>
        <w:spacing w:line="276" w:lineRule="auto"/>
        <w:rPr>
          <w:rFonts w:ascii="Arial" w:hAnsi="Arial" w:cs="Arial"/>
          <w:sz w:val="22"/>
          <w:szCs w:val="22"/>
        </w:rPr>
      </w:pPr>
      <w:r w:rsidRPr="00806C79">
        <w:rPr>
          <w:rFonts w:ascii="Arial" w:hAnsi="Arial" w:cs="Arial"/>
          <w:sz w:val="22"/>
          <w:szCs w:val="22"/>
        </w:rPr>
        <w:t xml:space="preserve">The meeting is proposed to </w:t>
      </w:r>
    </w:p>
    <w:p w:rsidR="00806C79" w:rsidRPr="00806C79" w:rsidRDefault="00806C79" w:rsidP="00806C79">
      <w:pPr>
        <w:pStyle w:val="Listenabsatz"/>
        <w:numPr>
          <w:ilvl w:val="0"/>
          <w:numId w:val="12"/>
        </w:numPr>
        <w:spacing w:line="276" w:lineRule="auto"/>
        <w:rPr>
          <w:rFonts w:ascii="Arial" w:hAnsi="Arial" w:cs="Arial"/>
          <w:sz w:val="22"/>
          <w:szCs w:val="22"/>
          <w:lang w:val="en-US"/>
        </w:rPr>
      </w:pPr>
      <w:r w:rsidRPr="00806C79">
        <w:rPr>
          <w:rFonts w:ascii="Arial" w:hAnsi="Arial" w:cs="Arial"/>
          <w:sz w:val="22"/>
          <w:szCs w:val="22"/>
          <w:lang w:val="en-US"/>
        </w:rPr>
        <w:t>discuss the proposed outline of the panel also in the light of the proposed site event from the WSFI and the separate signing of the stakeholders of the Strategy for Sustainable Tourism in the afternoon program</w:t>
      </w:r>
    </w:p>
    <w:p w:rsidR="00806C79" w:rsidRPr="00806C79" w:rsidRDefault="00806C79" w:rsidP="00806C79">
      <w:pPr>
        <w:pStyle w:val="Listenabsatz"/>
        <w:numPr>
          <w:ilvl w:val="0"/>
          <w:numId w:val="12"/>
        </w:numPr>
        <w:spacing w:line="276" w:lineRule="auto"/>
        <w:rPr>
          <w:rFonts w:ascii="Arial" w:hAnsi="Arial" w:cs="Arial"/>
          <w:sz w:val="22"/>
          <w:szCs w:val="22"/>
          <w:lang w:val="en-US"/>
        </w:rPr>
      </w:pPr>
      <w:r w:rsidRPr="00806C79">
        <w:rPr>
          <w:rFonts w:ascii="Arial" w:hAnsi="Arial" w:cs="Arial"/>
          <w:sz w:val="22"/>
          <w:szCs w:val="22"/>
          <w:lang w:val="en-US"/>
        </w:rPr>
        <w:t>appoint a program-ad-hoc group to instructed to assist Denmark in finalizing the draft program during the next month and to review the list of invitees for the conference</w:t>
      </w:r>
    </w:p>
    <w:p w:rsidR="00C917B4" w:rsidRPr="00806C79" w:rsidRDefault="00C917B4" w:rsidP="00806C79">
      <w:pPr>
        <w:spacing w:line="276" w:lineRule="auto"/>
        <w:ind w:left="360" w:hanging="360"/>
        <w:rPr>
          <w:rFonts w:ascii="Arial" w:hAnsi="Arial" w:cs="Arial"/>
          <w:sz w:val="22"/>
          <w:szCs w:val="22"/>
        </w:rPr>
      </w:pPr>
    </w:p>
    <w:sectPr w:rsidR="00C917B4" w:rsidRPr="00806C79">
      <w:headerReference w:type="default" r:id="rId9"/>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454" w:rsidRDefault="00B77454">
      <w:r>
        <w:separator/>
      </w:r>
    </w:p>
  </w:endnote>
  <w:endnote w:type="continuationSeparator" w:id="0">
    <w:p w:rsidR="00B77454" w:rsidRDefault="00B7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454" w:rsidRDefault="00B77454">
      <w:r>
        <w:separator/>
      </w:r>
    </w:p>
  </w:footnote>
  <w:footnote w:type="continuationSeparator" w:id="0">
    <w:p w:rsidR="00B77454" w:rsidRDefault="00B774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8D8" w:rsidRPr="00241433" w:rsidRDefault="002108D8">
    <w:pPr>
      <w:rPr>
        <w:rFonts w:ascii="Arial" w:hAnsi="Arial" w:cs="Arial"/>
        <w:sz w:val="18"/>
        <w:szCs w:val="18"/>
        <w:lang w:val="en-GB"/>
      </w:rPr>
    </w:pPr>
    <w:r w:rsidRPr="00241433">
      <w:rPr>
        <w:rFonts w:ascii="Arial" w:hAnsi="Arial" w:cs="Arial"/>
        <w:sz w:val="18"/>
        <w:szCs w:val="18"/>
        <w:lang w:val="en-GB"/>
      </w:rPr>
      <w:t>W</w:t>
    </w:r>
    <w:r w:rsidR="003B2160">
      <w:rPr>
        <w:rFonts w:ascii="Arial" w:hAnsi="Arial" w:cs="Arial"/>
        <w:sz w:val="18"/>
        <w:szCs w:val="18"/>
        <w:lang w:val="en-GB"/>
      </w:rPr>
      <w:t>SB 9</w:t>
    </w:r>
    <w:r w:rsidR="00836B61">
      <w:rPr>
        <w:rFonts w:ascii="Arial" w:hAnsi="Arial" w:cs="Arial"/>
        <w:sz w:val="18"/>
        <w:szCs w:val="18"/>
        <w:lang w:val="en-GB"/>
      </w:rPr>
      <w:t>/</w:t>
    </w:r>
    <w:r w:rsidR="00806C79">
      <w:rPr>
        <w:rFonts w:ascii="Arial" w:hAnsi="Arial" w:cs="Arial"/>
        <w:sz w:val="18"/>
        <w:szCs w:val="18"/>
        <w:lang w:val="en-GB"/>
      </w:rPr>
      <w:t>7.1</w:t>
    </w:r>
    <w:r w:rsidR="00375097">
      <w:rPr>
        <w:rFonts w:ascii="Arial" w:hAnsi="Arial" w:cs="Arial"/>
        <w:sz w:val="18"/>
        <w:szCs w:val="18"/>
        <w:lang w:val="en-GB"/>
      </w:rPr>
      <w:t>/</w:t>
    </w:r>
    <w:r w:rsidR="00806C79">
      <w:rPr>
        <w:rFonts w:ascii="Arial" w:hAnsi="Arial" w:cs="Arial"/>
        <w:sz w:val="18"/>
        <w:szCs w:val="18"/>
        <w:lang w:val="en-GB"/>
      </w:rPr>
      <w:t>1 Programme</w:t>
    </w:r>
    <w:r w:rsidR="00806C79" w:rsidRPr="00806C79">
      <w:t xml:space="preserve"> </w:t>
    </w:r>
    <w:r w:rsidR="00806C79" w:rsidRPr="00806C79">
      <w:rPr>
        <w:rFonts w:ascii="Arial" w:hAnsi="Arial" w:cs="Arial"/>
        <w:sz w:val="18"/>
        <w:szCs w:val="18"/>
        <w:lang w:val="en-GB"/>
      </w:rPr>
      <w:t>Tønder</w:t>
    </w:r>
    <w:r w:rsidR="00806C79" w:rsidRPr="00806C79">
      <w:rPr>
        <w:rFonts w:ascii="Arial" w:hAnsi="Arial" w:cs="Arial"/>
        <w:sz w:val="18"/>
        <w:szCs w:val="18"/>
        <w:lang w:val="en-GB"/>
      </w:rPr>
      <w:t xml:space="preserve"> Conference</w:t>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sidR="00806C79">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806C79">
      <w:rPr>
        <w:rStyle w:val="Seitenzahl"/>
        <w:rFonts w:ascii="Arial" w:hAnsi="Arial" w:cs="Arial"/>
        <w:noProof/>
        <w:sz w:val="18"/>
        <w:szCs w:val="18"/>
      </w:rPr>
      <w:t>2</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5AB462F"/>
    <w:multiLevelType w:val="hybridMultilevel"/>
    <w:tmpl w:val="531CEED8"/>
    <w:lvl w:ilvl="0" w:tplc="B560CA5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5">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5"/>
  </w:num>
  <w:num w:numId="4">
    <w:abstractNumId w:val="2"/>
  </w:num>
  <w:num w:numId="5">
    <w:abstractNumId w:val="8"/>
  </w:num>
  <w:num w:numId="6">
    <w:abstractNumId w:val="0"/>
  </w:num>
  <w:num w:numId="7">
    <w:abstractNumId w:val="6"/>
  </w:num>
  <w:num w:numId="8">
    <w:abstractNumId w:val="7"/>
  </w:num>
  <w:num w:numId="9">
    <w:abstractNumId w:val="4"/>
  </w:num>
  <w:num w:numId="10">
    <w:abstractNumId w:val="3"/>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44B5D"/>
    <w:rsid w:val="00051122"/>
    <w:rsid w:val="00063107"/>
    <w:rsid w:val="00066FC4"/>
    <w:rsid w:val="000701AF"/>
    <w:rsid w:val="00075502"/>
    <w:rsid w:val="00084004"/>
    <w:rsid w:val="000B051E"/>
    <w:rsid w:val="000B62EE"/>
    <w:rsid w:val="000D1CD5"/>
    <w:rsid w:val="000D4AA1"/>
    <w:rsid w:val="000E250B"/>
    <w:rsid w:val="000E7117"/>
    <w:rsid w:val="000F0E64"/>
    <w:rsid w:val="000F37B1"/>
    <w:rsid w:val="0017526A"/>
    <w:rsid w:val="001760DD"/>
    <w:rsid w:val="00193121"/>
    <w:rsid w:val="001B785E"/>
    <w:rsid w:val="002108D8"/>
    <w:rsid w:val="00212819"/>
    <w:rsid w:val="002160AA"/>
    <w:rsid w:val="00241433"/>
    <w:rsid w:val="00252FED"/>
    <w:rsid w:val="00254860"/>
    <w:rsid w:val="002A0799"/>
    <w:rsid w:val="002A6524"/>
    <w:rsid w:val="002C3B3E"/>
    <w:rsid w:val="002D7C58"/>
    <w:rsid w:val="003148C6"/>
    <w:rsid w:val="00333535"/>
    <w:rsid w:val="00340678"/>
    <w:rsid w:val="00342BBA"/>
    <w:rsid w:val="00367F1A"/>
    <w:rsid w:val="00375097"/>
    <w:rsid w:val="003A4E03"/>
    <w:rsid w:val="003A6B2B"/>
    <w:rsid w:val="003B2160"/>
    <w:rsid w:val="003B2804"/>
    <w:rsid w:val="003D5EE2"/>
    <w:rsid w:val="003D6D11"/>
    <w:rsid w:val="003E6517"/>
    <w:rsid w:val="003E673D"/>
    <w:rsid w:val="0041392A"/>
    <w:rsid w:val="0041642B"/>
    <w:rsid w:val="004634D9"/>
    <w:rsid w:val="0047073F"/>
    <w:rsid w:val="00473646"/>
    <w:rsid w:val="0048039B"/>
    <w:rsid w:val="004811CF"/>
    <w:rsid w:val="0049559C"/>
    <w:rsid w:val="004B18F8"/>
    <w:rsid w:val="004F7255"/>
    <w:rsid w:val="0052327A"/>
    <w:rsid w:val="005507A2"/>
    <w:rsid w:val="0055335E"/>
    <w:rsid w:val="00566883"/>
    <w:rsid w:val="005915E0"/>
    <w:rsid w:val="0059757A"/>
    <w:rsid w:val="005B1554"/>
    <w:rsid w:val="005F2743"/>
    <w:rsid w:val="005F586A"/>
    <w:rsid w:val="006264FF"/>
    <w:rsid w:val="006363AB"/>
    <w:rsid w:val="00646DAB"/>
    <w:rsid w:val="00697EC8"/>
    <w:rsid w:val="006A0819"/>
    <w:rsid w:val="006B1F5B"/>
    <w:rsid w:val="006C6D65"/>
    <w:rsid w:val="006D0998"/>
    <w:rsid w:val="006D1CAE"/>
    <w:rsid w:val="006D4D17"/>
    <w:rsid w:val="006F57CB"/>
    <w:rsid w:val="007019FC"/>
    <w:rsid w:val="00704B5F"/>
    <w:rsid w:val="00705336"/>
    <w:rsid w:val="007240E0"/>
    <w:rsid w:val="00724801"/>
    <w:rsid w:val="0072516E"/>
    <w:rsid w:val="00742733"/>
    <w:rsid w:val="007563CD"/>
    <w:rsid w:val="00761403"/>
    <w:rsid w:val="007976A5"/>
    <w:rsid w:val="007B729F"/>
    <w:rsid w:val="007B73FA"/>
    <w:rsid w:val="007E2E72"/>
    <w:rsid w:val="00806C79"/>
    <w:rsid w:val="008220BC"/>
    <w:rsid w:val="008236A8"/>
    <w:rsid w:val="00836B61"/>
    <w:rsid w:val="008965D1"/>
    <w:rsid w:val="008B6DC3"/>
    <w:rsid w:val="008C1C3A"/>
    <w:rsid w:val="008C5C75"/>
    <w:rsid w:val="008F135B"/>
    <w:rsid w:val="008F7716"/>
    <w:rsid w:val="00911BD5"/>
    <w:rsid w:val="009128C7"/>
    <w:rsid w:val="0094113A"/>
    <w:rsid w:val="00950873"/>
    <w:rsid w:val="009517FA"/>
    <w:rsid w:val="00975C6B"/>
    <w:rsid w:val="00982C8B"/>
    <w:rsid w:val="009A2079"/>
    <w:rsid w:val="009B54B3"/>
    <w:rsid w:val="009D01E2"/>
    <w:rsid w:val="009E6684"/>
    <w:rsid w:val="009E7C2C"/>
    <w:rsid w:val="009F331C"/>
    <w:rsid w:val="00A1036A"/>
    <w:rsid w:val="00A12765"/>
    <w:rsid w:val="00A13D27"/>
    <w:rsid w:val="00A20BC6"/>
    <w:rsid w:val="00A47D81"/>
    <w:rsid w:val="00A86C28"/>
    <w:rsid w:val="00A915FB"/>
    <w:rsid w:val="00AC2926"/>
    <w:rsid w:val="00AE651C"/>
    <w:rsid w:val="00AF263A"/>
    <w:rsid w:val="00B15106"/>
    <w:rsid w:val="00B45E4C"/>
    <w:rsid w:val="00B708A6"/>
    <w:rsid w:val="00B72F28"/>
    <w:rsid w:val="00B74A40"/>
    <w:rsid w:val="00B77454"/>
    <w:rsid w:val="00BA0DF4"/>
    <w:rsid w:val="00BA3925"/>
    <w:rsid w:val="00BB539C"/>
    <w:rsid w:val="00BB654B"/>
    <w:rsid w:val="00BB72BE"/>
    <w:rsid w:val="00BC4357"/>
    <w:rsid w:val="00BD4531"/>
    <w:rsid w:val="00BE4BF3"/>
    <w:rsid w:val="00C23468"/>
    <w:rsid w:val="00C25297"/>
    <w:rsid w:val="00C6067C"/>
    <w:rsid w:val="00C81A36"/>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A566F"/>
    <w:rsid w:val="00DC549B"/>
    <w:rsid w:val="00DE4522"/>
    <w:rsid w:val="00DF2A2C"/>
    <w:rsid w:val="00E01D3F"/>
    <w:rsid w:val="00E30523"/>
    <w:rsid w:val="00E41AA1"/>
    <w:rsid w:val="00E51DED"/>
    <w:rsid w:val="00E55CC2"/>
    <w:rsid w:val="00E60B90"/>
    <w:rsid w:val="00E65956"/>
    <w:rsid w:val="00E84286"/>
    <w:rsid w:val="00E85374"/>
    <w:rsid w:val="00E904DF"/>
    <w:rsid w:val="00E92147"/>
    <w:rsid w:val="00E95582"/>
    <w:rsid w:val="00EC0CDB"/>
    <w:rsid w:val="00EC431E"/>
    <w:rsid w:val="00EE23C0"/>
    <w:rsid w:val="00EE25B5"/>
    <w:rsid w:val="00F05116"/>
    <w:rsid w:val="00F52682"/>
    <w:rsid w:val="00F62E2B"/>
    <w:rsid w:val="00F872A7"/>
    <w:rsid w:val="00F912C1"/>
    <w:rsid w:val="00F91478"/>
    <w:rsid w:val="00F97082"/>
    <w:rsid w:val="00FA27B3"/>
    <w:rsid w:val="00FB5CE8"/>
    <w:rsid w:val="00FC4DEB"/>
    <w:rsid w:val="00FC6BEB"/>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Listenabsatz">
    <w:name w:val="List Paragraph"/>
    <w:basedOn w:val="Standard"/>
    <w:uiPriority w:val="34"/>
    <w:qFormat/>
    <w:rsid w:val="00806C79"/>
    <w:pPr>
      <w:suppressAutoHyphens/>
      <w:spacing w:line="260" w:lineRule="atLeast"/>
      <w:ind w:left="720"/>
      <w:contextualSpacing/>
    </w:pPr>
    <w:rPr>
      <w:rFonts w:ascii="Georgia" w:hAnsi="Georgia"/>
      <w:sz w:val="20"/>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Listenabsatz">
    <w:name w:val="List Paragraph"/>
    <w:basedOn w:val="Standard"/>
    <w:uiPriority w:val="34"/>
    <w:qFormat/>
    <w:rsid w:val="00806C79"/>
    <w:pPr>
      <w:suppressAutoHyphens/>
      <w:spacing w:line="260" w:lineRule="atLeast"/>
      <w:ind w:left="720"/>
      <w:contextualSpacing/>
    </w:pPr>
    <w:rPr>
      <w:rFonts w:ascii="Georgia" w:hAnsi="Georgia"/>
      <w:sz w:val="20"/>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1732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2</cp:revision>
  <cp:lastPrinted>2010-08-23T09:12:00Z</cp:lastPrinted>
  <dcterms:created xsi:type="dcterms:W3CDTF">2013-10-07T07:28:00Z</dcterms:created>
  <dcterms:modified xsi:type="dcterms:W3CDTF">2013-10-07T07:28:00Z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